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F16CA" w14:textId="03C7F7F8" w:rsidR="00BF6303" w:rsidRDefault="00BF6303" w:rsidP="00BF6303">
      <w:pPr>
        <w:tabs>
          <w:tab w:val="left" w:pos="7515"/>
        </w:tabs>
        <w:spacing w:line="480" w:lineRule="auto"/>
        <w:jc w:val="center"/>
        <w:rPr>
          <w:b/>
          <w:sz w:val="20"/>
          <w:szCs w:val="20"/>
          <w:lang w:val="en-GB" w:eastAsia="en-GB"/>
        </w:rPr>
      </w:pPr>
      <w:r>
        <w:rPr>
          <w:b/>
        </w:rPr>
        <w:t xml:space="preserve">Supplementary </w:t>
      </w:r>
      <w:r w:rsidR="005678CA">
        <w:rPr>
          <w:b/>
        </w:rPr>
        <w:t>Information</w:t>
      </w:r>
    </w:p>
    <w:p w14:paraId="3ABA24B7" w14:textId="77777777" w:rsidR="00BF6303" w:rsidRPr="00454345" w:rsidRDefault="00BF6303" w:rsidP="00BF6303">
      <w:pPr>
        <w:tabs>
          <w:tab w:val="left" w:pos="7515"/>
        </w:tabs>
        <w:spacing w:line="480" w:lineRule="auto"/>
        <w:jc w:val="center"/>
        <w:rPr>
          <w:b/>
          <w:sz w:val="20"/>
          <w:szCs w:val="20"/>
          <w:lang w:val="en-GB" w:eastAsia="en-GB"/>
        </w:rPr>
      </w:pPr>
    </w:p>
    <w:p w14:paraId="121F5873" w14:textId="7452CFDD" w:rsidR="00BF6303" w:rsidRPr="00700B56" w:rsidRDefault="00711C11" w:rsidP="00BF6303">
      <w:pPr>
        <w:tabs>
          <w:tab w:val="left" w:pos="7515"/>
        </w:tabs>
        <w:spacing w:line="480" w:lineRule="auto"/>
        <w:jc w:val="both"/>
        <w:rPr>
          <w:i/>
          <w:lang w:val="en-GB" w:eastAsia="en-GB"/>
        </w:rPr>
      </w:pPr>
      <w:r>
        <w:rPr>
          <w:i/>
          <w:lang w:val="en-GB" w:eastAsia="en-GB"/>
        </w:rPr>
        <w:t xml:space="preserve">Assessing the initial and subsequent choice </w:t>
      </w:r>
      <w:r w:rsidR="00BF6303">
        <w:rPr>
          <w:i/>
          <w:lang w:val="en-GB" w:eastAsia="en-GB"/>
        </w:rPr>
        <w:t>commitments</w:t>
      </w:r>
      <w:r>
        <w:rPr>
          <w:i/>
          <w:lang w:val="en-GB" w:eastAsia="en-GB"/>
        </w:rPr>
        <w:t xml:space="preserve"> using mouse-tracking </w:t>
      </w:r>
    </w:p>
    <w:p w14:paraId="5790F0B1" w14:textId="2EAE5E01" w:rsidR="00BF6303" w:rsidRPr="00B456FB" w:rsidRDefault="00BF6303" w:rsidP="00BF6303">
      <w:pPr>
        <w:spacing w:line="480" w:lineRule="auto"/>
        <w:jc w:val="both"/>
      </w:pPr>
      <w:r>
        <w:t xml:space="preserve">Previous research mostly applied </w:t>
      </w:r>
      <w:r w:rsidR="00711C11">
        <w:t>mouse-</w:t>
      </w:r>
      <w:r>
        <w:t xml:space="preserve">tracking to simple problems (e.g., lexical decision making, social categorization) </w:t>
      </w:r>
      <w:r w:rsidR="00711C11">
        <w:t xml:space="preserve">(implicitly) </w:t>
      </w:r>
      <w:r>
        <w:t xml:space="preserve">assuming that decision makers don’t make more than two choice commitments in a given trial. </w:t>
      </w:r>
      <w:r w:rsidR="00711C11">
        <w:t xml:space="preserve">If </w:t>
      </w:r>
      <w:r>
        <w:t>this assumption</w:t>
      </w:r>
      <w:r w:rsidR="00711C11">
        <w:t xml:space="preserve"> holds</w:t>
      </w:r>
      <w:r>
        <w:t xml:space="preserve">, the initial commitment and the number of choice commitments (one or two) </w:t>
      </w:r>
      <w:r w:rsidR="00711C11">
        <w:t xml:space="preserve">may </w:t>
      </w:r>
      <w:r>
        <w:t>be identified using a cut-off threshold on the maximum deviation (MD) of the trajectories (see Freeman</w:t>
      </w:r>
      <w:r w:rsidR="0039631E">
        <w:t>, 2014</w:t>
      </w:r>
      <w:r>
        <w:t xml:space="preserve">). If the MD value is higher than the threshold, it is </w:t>
      </w:r>
      <w:r w:rsidR="00711C11">
        <w:t xml:space="preserve">assumed </w:t>
      </w:r>
      <w:r>
        <w:t xml:space="preserve">that there are two choice commitments in the trial and the initial commitment differs from the final answer (there is a </w:t>
      </w:r>
      <w:r w:rsidR="00711C11">
        <w:t xml:space="preserve">change of mind, </w:t>
      </w:r>
      <w:proofErr w:type="spellStart"/>
      <w:r>
        <w:t>CoM</w:t>
      </w:r>
      <w:proofErr w:type="spellEnd"/>
      <w:r>
        <w:t xml:space="preserve">). Meanwhile, if the MD value is lower than the threshold, it is </w:t>
      </w:r>
      <w:r w:rsidR="00711C11">
        <w:t xml:space="preserve">assumed </w:t>
      </w:r>
      <w:r>
        <w:t xml:space="preserve">that there is only one choice commitment and there is no </w:t>
      </w:r>
      <w:proofErr w:type="spellStart"/>
      <w:r>
        <w:t>CoM</w:t>
      </w:r>
      <w:proofErr w:type="spellEnd"/>
      <w:r>
        <w:t xml:space="preserve"> in the trial. However, this approach </w:t>
      </w:r>
      <w:r w:rsidR="00711C11">
        <w:t xml:space="preserve">does not generalize to </w:t>
      </w:r>
      <w:r>
        <w:t xml:space="preserve">trials with more than two choice commitments and can lead to biased conclusions regarding the individuals’ first commitment if there are more than two commitments in a given trial (see Figure 1D). The </w:t>
      </w:r>
      <w:r w:rsidR="00CE77B0">
        <w:t xml:space="preserve">AOI </w:t>
      </w:r>
      <w:r>
        <w:t>analysis technique was developed with the aim to overcome this limitation. We expected that similarly to Travers et al. (2016) in a considerable number of trials more than two choice commitments would be identified. In line with our expectations, our results showed that in</w:t>
      </w:r>
      <w:r w:rsidR="00711C11">
        <w:t xml:space="preserve"> a substantial</w:t>
      </w:r>
      <w:r>
        <w:t xml:space="preserve"> number of </w:t>
      </w:r>
      <w:r w:rsidR="00711C11">
        <w:t xml:space="preserve">trials in the </w:t>
      </w:r>
      <w:r>
        <w:t>ratio bias task people had more than two choice commitments (Table S1).</w:t>
      </w:r>
    </w:p>
    <w:p w14:paraId="6E6EA9FD" w14:textId="77777777" w:rsidR="00BF6303" w:rsidRDefault="00BF6303" w:rsidP="00BF6303"/>
    <w:p w14:paraId="6D2D602C" w14:textId="77777777" w:rsidR="005F6167" w:rsidRDefault="005F6167">
      <w:pPr>
        <w:rPr>
          <w:ins w:id="0" w:author="Pascal Kieslich" w:date="2018-01-27T18:40:00Z"/>
        </w:rPr>
      </w:pPr>
      <w:ins w:id="1" w:author="Pascal Kieslich" w:date="2018-01-27T18:40:00Z">
        <w:r>
          <w:br w:type="page"/>
        </w:r>
      </w:ins>
    </w:p>
    <w:p w14:paraId="267C3A22" w14:textId="520A38AF" w:rsidR="00BF6303" w:rsidRDefault="00BF6303" w:rsidP="00BF6303">
      <w:pPr>
        <w:spacing w:line="480" w:lineRule="auto"/>
      </w:pPr>
      <w:bookmarkStart w:id="2" w:name="_GoBack"/>
      <w:bookmarkEnd w:id="2"/>
      <w:r>
        <w:lastRenderedPageBreak/>
        <w:t>Table S1</w:t>
      </w:r>
    </w:p>
    <w:p w14:paraId="06CF017F" w14:textId="0902A020" w:rsidR="00BF6303" w:rsidRPr="00011698" w:rsidRDefault="00BF6303" w:rsidP="00BF6303">
      <w:pPr>
        <w:spacing w:line="480" w:lineRule="auto"/>
        <w:rPr>
          <w:i/>
        </w:rPr>
      </w:pPr>
      <w:r w:rsidRPr="0037186B">
        <w:rPr>
          <w:i/>
        </w:rPr>
        <w:t xml:space="preserve">Number of </w:t>
      </w:r>
      <w:r w:rsidR="00711C11">
        <w:rPr>
          <w:i/>
        </w:rPr>
        <w:t>t</w:t>
      </w:r>
      <w:r w:rsidR="00711C11" w:rsidRPr="0037186B">
        <w:rPr>
          <w:i/>
        </w:rPr>
        <w:t xml:space="preserve">rials </w:t>
      </w:r>
      <w:r>
        <w:rPr>
          <w:i/>
        </w:rPr>
        <w:t xml:space="preserve">by </w:t>
      </w:r>
      <w:r w:rsidR="00711C11">
        <w:rPr>
          <w:i/>
        </w:rPr>
        <w:t>nu</w:t>
      </w:r>
      <w:r w:rsidR="00711C11" w:rsidRPr="0037186B">
        <w:rPr>
          <w:i/>
        </w:rPr>
        <w:t>mb</w:t>
      </w:r>
      <w:r w:rsidR="00711C11">
        <w:rPr>
          <w:i/>
        </w:rPr>
        <w:t xml:space="preserve">er </w:t>
      </w:r>
      <w:r>
        <w:rPr>
          <w:i/>
        </w:rPr>
        <w:t xml:space="preserve">of </w:t>
      </w:r>
      <w:r w:rsidR="00711C11">
        <w:rPr>
          <w:i/>
        </w:rPr>
        <w:t>c</w:t>
      </w:r>
      <w:r w:rsidR="00711C11" w:rsidRPr="0037186B">
        <w:rPr>
          <w:i/>
        </w:rPr>
        <w:t>ho</w:t>
      </w:r>
      <w:r w:rsidR="00711C11">
        <w:rPr>
          <w:i/>
        </w:rPr>
        <w:t>ice commitments separately for each experiment</w:t>
      </w:r>
    </w:p>
    <w:tbl>
      <w:tblPr>
        <w:tblW w:w="6720" w:type="dxa"/>
        <w:tblInd w:w="108" w:type="dxa"/>
        <w:tblLook w:val="04A0" w:firstRow="1" w:lastRow="0" w:firstColumn="1" w:lastColumn="0" w:noHBand="0" w:noVBand="1"/>
      </w:tblPr>
      <w:tblGrid>
        <w:gridCol w:w="1523"/>
        <w:gridCol w:w="892"/>
        <w:gridCol w:w="892"/>
        <w:gridCol w:w="870"/>
        <w:gridCol w:w="870"/>
        <w:gridCol w:w="848"/>
        <w:gridCol w:w="825"/>
      </w:tblGrid>
      <w:tr w:rsidR="00BF6303" w:rsidRPr="00011698" w14:paraId="5C0ABECC" w14:textId="77777777" w:rsidTr="00041FF2">
        <w:trPr>
          <w:trHeight w:val="960"/>
        </w:trPr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792221" w14:textId="77777777" w:rsidR="00BF6303" w:rsidRPr="00011698" w:rsidRDefault="00BF6303" w:rsidP="00041FF2">
            <w:pPr>
              <w:rPr>
                <w:color w:val="000000"/>
              </w:rPr>
            </w:pPr>
            <w:r w:rsidRPr="00011698">
              <w:rPr>
                <w:color w:val="000000"/>
              </w:rPr>
              <w:t>N of commitments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1F2049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1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265141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2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08286B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3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0369CF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4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FF1B57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5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C8BD16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6</w:t>
            </w:r>
          </w:p>
        </w:tc>
      </w:tr>
      <w:tr w:rsidR="00BF6303" w:rsidRPr="00011698" w14:paraId="44BF77A5" w14:textId="77777777" w:rsidTr="00041FF2">
        <w:trPr>
          <w:trHeight w:val="1260"/>
        </w:trPr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66EBB" w14:textId="77777777" w:rsidR="00BF6303" w:rsidRPr="00011698" w:rsidRDefault="00BF6303" w:rsidP="00041FF2">
            <w:pPr>
              <w:rPr>
                <w:color w:val="000000"/>
              </w:rPr>
            </w:pPr>
            <w:r w:rsidRPr="00011698">
              <w:rPr>
                <w:color w:val="000000"/>
              </w:rPr>
              <w:t>N of trials in Experiment 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2AE82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3038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DA25E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1576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AD4A0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351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BEE38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EA9FE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C5257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0</w:t>
            </w:r>
          </w:p>
        </w:tc>
      </w:tr>
      <w:tr w:rsidR="00BF6303" w:rsidRPr="00011698" w14:paraId="26F25D55" w14:textId="77777777" w:rsidTr="00041FF2">
        <w:trPr>
          <w:trHeight w:val="1275"/>
        </w:trPr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5DDCF2" w14:textId="77777777" w:rsidR="00BF6303" w:rsidRPr="00011698" w:rsidRDefault="00BF6303" w:rsidP="00041FF2">
            <w:pPr>
              <w:rPr>
                <w:color w:val="000000"/>
              </w:rPr>
            </w:pPr>
            <w:r w:rsidRPr="00011698">
              <w:rPr>
                <w:color w:val="000000"/>
              </w:rPr>
              <w:t>N of trials in Experiment 2</w:t>
            </w:r>
            <w:r w:rsidRPr="000116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F1E7E3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3580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59BD3D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2351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BDCA37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614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037FF8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135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50F45C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BB27CC" w14:textId="77777777" w:rsidR="00BF6303" w:rsidRPr="00011698" w:rsidRDefault="00BF6303" w:rsidP="00041FF2">
            <w:pPr>
              <w:jc w:val="right"/>
              <w:rPr>
                <w:color w:val="000000"/>
              </w:rPr>
            </w:pPr>
            <w:r w:rsidRPr="00011698">
              <w:rPr>
                <w:color w:val="000000"/>
              </w:rPr>
              <w:t>3</w:t>
            </w:r>
          </w:p>
        </w:tc>
      </w:tr>
    </w:tbl>
    <w:p w14:paraId="3AF33D67" w14:textId="77777777" w:rsidR="00BF6303" w:rsidRDefault="00BF6303" w:rsidP="00BF6303">
      <w:pPr>
        <w:spacing w:line="480" w:lineRule="auto"/>
      </w:pPr>
    </w:p>
    <w:p w14:paraId="20876E40" w14:textId="77777777" w:rsidR="00BF6303" w:rsidRPr="0037186B" w:rsidRDefault="00BF6303" w:rsidP="00BF6303">
      <w:pPr>
        <w:tabs>
          <w:tab w:val="left" w:pos="7515"/>
        </w:tabs>
        <w:spacing w:line="480" w:lineRule="auto"/>
        <w:rPr>
          <w:i/>
          <w:sz w:val="20"/>
          <w:szCs w:val="20"/>
          <w:lang w:val="en-GB" w:eastAsia="en-GB"/>
        </w:rPr>
      </w:pPr>
    </w:p>
    <w:p w14:paraId="069D5689" w14:textId="77777777" w:rsidR="00C65F3A" w:rsidRDefault="002303AA"/>
    <w:sectPr w:rsidR="00C65F3A" w:rsidSect="00AA1CD1">
      <w:headerReference w:type="default" r:id="rId6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18052" w14:textId="77777777" w:rsidR="002303AA" w:rsidRDefault="002303AA">
      <w:r>
        <w:separator/>
      </w:r>
    </w:p>
  </w:endnote>
  <w:endnote w:type="continuationSeparator" w:id="0">
    <w:p w14:paraId="3E448CEA" w14:textId="77777777" w:rsidR="002303AA" w:rsidRDefault="0023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107D3" w14:textId="77777777" w:rsidR="002303AA" w:rsidRDefault="002303AA">
      <w:r>
        <w:separator/>
      </w:r>
    </w:p>
  </w:footnote>
  <w:footnote w:type="continuationSeparator" w:id="0">
    <w:p w14:paraId="6101DE28" w14:textId="77777777" w:rsidR="002303AA" w:rsidRDefault="00230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6D61D" w14:textId="77777777" w:rsidR="00383627" w:rsidRDefault="00BF6303">
    <w:pPr>
      <w:pStyle w:val="Kopfzeile"/>
    </w:pPr>
    <w:r>
      <w:t>DYNAMICS OF INDIVIDUAL DIFFERENCES IN THE RATIO BIAS TASK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scal Kieslich">
    <w15:presenceInfo w15:providerId="None" w15:userId="Pascal Kiesli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6303"/>
    <w:rsid w:val="002303AA"/>
    <w:rsid w:val="00325430"/>
    <w:rsid w:val="0039631E"/>
    <w:rsid w:val="0040762A"/>
    <w:rsid w:val="005678CA"/>
    <w:rsid w:val="005F6167"/>
    <w:rsid w:val="00711C11"/>
    <w:rsid w:val="00726789"/>
    <w:rsid w:val="00780B3A"/>
    <w:rsid w:val="007A7208"/>
    <w:rsid w:val="007F6DA7"/>
    <w:rsid w:val="00815180"/>
    <w:rsid w:val="0083714F"/>
    <w:rsid w:val="008378B4"/>
    <w:rsid w:val="00883366"/>
    <w:rsid w:val="00A4263F"/>
    <w:rsid w:val="00AA0CAD"/>
    <w:rsid w:val="00BC5A42"/>
    <w:rsid w:val="00BE5FE5"/>
    <w:rsid w:val="00BE6EDD"/>
    <w:rsid w:val="00BF6303"/>
    <w:rsid w:val="00C15378"/>
    <w:rsid w:val="00CE77B0"/>
    <w:rsid w:val="00E25669"/>
    <w:rsid w:val="00FC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3B44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BF6303"/>
    <w:rPr>
      <w:rFonts w:ascii="Times New Roman" w:eastAsia="Times New Roman" w:hAnsi="Times New Roman" w:cs="Times New Roman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6303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F6303"/>
    <w:rPr>
      <w:rFonts w:ascii="Times New Roman" w:eastAsia="Times New Roman" w:hAnsi="Times New Roman" w:cs="Times New Roman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78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78B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78B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78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78B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78B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78B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EDU_XWPO_9855@sulid.hu</dc:creator>
  <cp:keywords/>
  <dc:description/>
  <cp:lastModifiedBy>Pascal Kieslich</cp:lastModifiedBy>
  <cp:revision>15</cp:revision>
  <dcterms:created xsi:type="dcterms:W3CDTF">2017-12-29T09:32:00Z</dcterms:created>
  <dcterms:modified xsi:type="dcterms:W3CDTF">2018-01-27T17:40:00Z</dcterms:modified>
</cp:coreProperties>
</file>